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76C" w:rsidRDefault="00D23D46" w:rsidP="00AC278A">
      <w:pPr>
        <w:jc w:val="center"/>
        <w:rPr>
          <w:b/>
        </w:rPr>
      </w:pPr>
      <w:bookmarkStart w:id="0" w:name="_GoBack"/>
      <w:bookmarkEnd w:id="0"/>
      <w:ins w:id="1" w:author="LORNA BRETT" w:date="2020-06-10T12:27:00Z">
        <w:r>
          <w:rPr>
            <w:b/>
          </w:rPr>
          <w:t xml:space="preserve"> </w:t>
        </w:r>
      </w:ins>
      <w:r w:rsidR="0037176C">
        <w:rPr>
          <w:b/>
        </w:rPr>
        <w:t>HAMILTON CENTER, INC.</w:t>
      </w:r>
    </w:p>
    <w:p w:rsidR="0037176C" w:rsidRDefault="0037176C" w:rsidP="00AC278A">
      <w:pPr>
        <w:jc w:val="center"/>
        <w:rPr>
          <w:b/>
        </w:rPr>
      </w:pPr>
      <w:r>
        <w:rPr>
          <w:b/>
        </w:rPr>
        <w:t>OPERATIONS MANUAL</w:t>
      </w:r>
    </w:p>
    <w:p w:rsidR="009565C7" w:rsidRDefault="0037176C" w:rsidP="0055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620"/>
          <w:tab w:val="left" w:pos="5850"/>
          <w:tab w:val="right" w:pos="9630"/>
        </w:tabs>
      </w:pPr>
      <w:r>
        <w:tab/>
      </w:r>
    </w:p>
    <w:p w:rsidR="0037176C" w:rsidRDefault="009565C7" w:rsidP="0055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620"/>
          <w:tab w:val="left" w:pos="5850"/>
          <w:tab w:val="right" w:pos="9630"/>
        </w:tabs>
      </w:pPr>
      <w:r>
        <w:tab/>
      </w:r>
      <w:r w:rsidR="0037176C">
        <w:t>Section:</w:t>
      </w:r>
      <w:r w:rsidR="0037176C">
        <w:tab/>
      </w:r>
      <w:r w:rsidR="0037176C">
        <w:rPr>
          <w:b/>
        </w:rPr>
        <w:t>MEDICAL SERVICES</w:t>
      </w:r>
      <w:r w:rsidR="0037176C">
        <w:rPr>
          <w:b/>
        </w:rPr>
        <w:tab/>
      </w:r>
      <w:r w:rsidR="0037176C">
        <w:t>Policy No.:  OP.12.01.00.00</w:t>
      </w:r>
    </w:p>
    <w:p w:rsidR="0037176C" w:rsidRDefault="004A0BD2" w:rsidP="0055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620"/>
          <w:tab w:val="left" w:pos="5850"/>
          <w:tab w:val="right" w:pos="9630"/>
        </w:tabs>
      </w:pPr>
      <w:r>
        <w:tab/>
      </w:r>
      <w:r>
        <w:tab/>
      </w:r>
      <w:r>
        <w:tab/>
        <w:t>Page 1 of 2</w:t>
      </w:r>
    </w:p>
    <w:p w:rsidR="0037176C" w:rsidRDefault="0037176C" w:rsidP="0055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620"/>
          <w:tab w:val="left" w:pos="5850"/>
          <w:tab w:val="right" w:pos="9630"/>
        </w:tabs>
      </w:pPr>
      <w:r>
        <w:tab/>
        <w:t>Policy:</w:t>
      </w:r>
      <w:r>
        <w:tab/>
      </w:r>
      <w:r>
        <w:rPr>
          <w:b/>
        </w:rPr>
        <w:t>COORDINATION OF</w:t>
      </w:r>
      <w:r>
        <w:rPr>
          <w:b/>
        </w:rPr>
        <w:tab/>
      </w:r>
      <w:r>
        <w:t>Date Originated:</w:t>
      </w:r>
      <w:r>
        <w:tab/>
      </w:r>
      <w:r w:rsidR="000F49EB">
        <w:t>0</w:t>
      </w:r>
      <w:r>
        <w:t>9/96</w:t>
      </w:r>
    </w:p>
    <w:p w:rsidR="0037176C" w:rsidRDefault="0037176C" w:rsidP="0055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620"/>
          <w:tab w:val="left" w:pos="5850"/>
          <w:tab w:val="right" w:pos="9630"/>
        </w:tabs>
      </w:pPr>
      <w:r>
        <w:tab/>
      </w:r>
      <w:r>
        <w:tab/>
      </w:r>
      <w:r w:rsidR="00E57353">
        <w:rPr>
          <w:b/>
        </w:rPr>
        <w:t>CLINICAL CARE</w:t>
      </w:r>
      <w:r>
        <w:tab/>
        <w:t xml:space="preserve">Last R/R Date:  </w:t>
      </w:r>
      <w:r>
        <w:tab/>
      </w:r>
      <w:r w:rsidR="000F49EB">
        <w:t>04/17</w:t>
      </w:r>
    </w:p>
    <w:p w:rsidR="0037176C" w:rsidRDefault="000F49EB" w:rsidP="0055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620"/>
          <w:tab w:val="left" w:pos="5850"/>
          <w:tab w:val="right" w:pos="9630"/>
        </w:tabs>
      </w:pPr>
      <w:r>
        <w:tab/>
      </w:r>
      <w:r>
        <w:tab/>
      </w:r>
      <w:r>
        <w:tab/>
        <w:t>BOD Date:</w:t>
      </w:r>
      <w:r>
        <w:tab/>
        <w:t>04/17</w:t>
      </w:r>
    </w:p>
    <w:p w:rsidR="0037176C" w:rsidRDefault="000F49EB" w:rsidP="0055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620"/>
          <w:tab w:val="left" w:pos="5850"/>
          <w:tab w:val="right" w:pos="9630"/>
        </w:tabs>
      </w:pPr>
      <w:r>
        <w:tab/>
      </w:r>
      <w:r>
        <w:tab/>
      </w:r>
      <w:r>
        <w:tab/>
        <w:t>Posted:</w:t>
      </w:r>
      <w:r>
        <w:tab/>
        <w:t>04/17</w:t>
      </w:r>
    </w:p>
    <w:p w:rsidR="009565C7" w:rsidRDefault="009565C7" w:rsidP="005534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1620"/>
          <w:tab w:val="left" w:pos="5850"/>
          <w:tab w:val="right" w:pos="9630"/>
        </w:tabs>
      </w:pPr>
    </w:p>
    <w:p w:rsidR="0037176C" w:rsidRPr="0055346B" w:rsidRDefault="0037176C" w:rsidP="0055346B">
      <w:pPr>
        <w:spacing w:line="235" w:lineRule="auto"/>
        <w:rPr>
          <w:sz w:val="16"/>
          <w:szCs w:val="16"/>
        </w:rPr>
      </w:pPr>
    </w:p>
    <w:p w:rsidR="0037176C" w:rsidRDefault="0037176C" w:rsidP="0055346B">
      <w:pPr>
        <w:spacing w:line="235" w:lineRule="auto"/>
      </w:pPr>
      <w:r>
        <w:t>PURPOSE</w:t>
      </w:r>
    </w:p>
    <w:p w:rsidR="0037176C" w:rsidRDefault="0037176C" w:rsidP="0055346B">
      <w:pPr>
        <w:spacing w:line="235" w:lineRule="auto"/>
      </w:pPr>
    </w:p>
    <w:p w:rsidR="001239AC" w:rsidRDefault="001239AC" w:rsidP="001239AC">
      <w:pPr>
        <w:spacing w:line="235" w:lineRule="auto"/>
      </w:pPr>
      <w:r>
        <w:t xml:space="preserve">To provide the highest quality </w:t>
      </w:r>
      <w:del w:id="2" w:author="LORNA BRETT" w:date="2020-06-10T09:29:00Z">
        <w:r w:rsidDel="00ED1703">
          <w:delText xml:space="preserve">behavioral </w:delText>
        </w:r>
      </w:del>
      <w:r>
        <w:t xml:space="preserve">health </w:t>
      </w:r>
      <w:ins w:id="3" w:author="LORNA BRETT" w:date="2020-06-10T09:29:00Z">
        <w:r w:rsidR="00ED1703">
          <w:t xml:space="preserve">care </w:t>
        </w:r>
      </w:ins>
      <w:r>
        <w:t>services to consumers by effectively communicating/coordinating care with co</w:t>
      </w:r>
      <w:r w:rsidR="003C178A">
        <w:t>-</w:t>
      </w:r>
      <w:r>
        <w:t>treating providers.</w:t>
      </w:r>
    </w:p>
    <w:p w:rsidR="0037176C" w:rsidRDefault="0037176C" w:rsidP="0055346B">
      <w:pPr>
        <w:spacing w:line="235" w:lineRule="auto"/>
      </w:pPr>
    </w:p>
    <w:p w:rsidR="0037176C" w:rsidRDefault="0037176C" w:rsidP="0055346B">
      <w:pPr>
        <w:spacing w:line="235" w:lineRule="auto"/>
      </w:pPr>
      <w:r>
        <w:t>POLICY</w:t>
      </w:r>
    </w:p>
    <w:p w:rsidR="0037176C" w:rsidRDefault="0037176C" w:rsidP="0055346B">
      <w:pPr>
        <w:spacing w:line="235" w:lineRule="auto"/>
      </w:pPr>
    </w:p>
    <w:p w:rsidR="006D783C" w:rsidRDefault="006D783C" w:rsidP="00AC278A">
      <w:pPr>
        <w:rPr>
          <w:rFonts w:cs="Arial"/>
          <w:color w:val="000000"/>
          <w:szCs w:val="24"/>
        </w:rPr>
      </w:pPr>
      <w:r>
        <w:rPr>
          <w:szCs w:val="24"/>
        </w:rPr>
        <w:t>At Hamilton Center, Inc. (HCI) c</w:t>
      </w:r>
      <w:r w:rsidR="00AC278A" w:rsidRPr="00AC278A">
        <w:rPr>
          <w:szCs w:val="24"/>
        </w:rPr>
        <w:t xml:space="preserve">oordination of care is a fundamental principle to </w:t>
      </w:r>
      <w:r w:rsidR="00AC278A">
        <w:rPr>
          <w:szCs w:val="24"/>
        </w:rPr>
        <w:t xml:space="preserve">an </w:t>
      </w:r>
      <w:r w:rsidR="00AC278A" w:rsidRPr="00AC278A">
        <w:rPr>
          <w:szCs w:val="24"/>
        </w:rPr>
        <w:t xml:space="preserve">effective system of care for the consumer. </w:t>
      </w:r>
      <w:del w:id="4" w:author="LORNA BRETT" w:date="2020-06-10T09:30:00Z">
        <w:r w:rsidR="00AC278A" w:rsidRPr="00AC278A" w:rsidDel="00ED1703">
          <w:rPr>
            <w:szCs w:val="24"/>
          </w:rPr>
          <w:delText xml:space="preserve"> </w:delText>
        </w:r>
      </w:del>
      <w:r w:rsidR="009565C7">
        <w:rPr>
          <w:szCs w:val="24"/>
        </w:rPr>
        <w:t>Optim</w:t>
      </w:r>
      <w:r w:rsidR="00083A91">
        <w:rPr>
          <w:szCs w:val="24"/>
        </w:rPr>
        <w:t>al c</w:t>
      </w:r>
      <w:r w:rsidR="00AC278A">
        <w:rPr>
          <w:szCs w:val="24"/>
        </w:rPr>
        <w:t xml:space="preserve">oordination </w:t>
      </w:r>
      <w:r w:rsidR="006810EB">
        <w:rPr>
          <w:szCs w:val="24"/>
        </w:rPr>
        <w:t>of care is</w:t>
      </w:r>
      <w:r w:rsidR="00191B83">
        <w:rPr>
          <w:szCs w:val="24"/>
        </w:rPr>
        <w:t xml:space="preserve"> achieved</w:t>
      </w:r>
      <w:r w:rsidR="00191B83" w:rsidRPr="00AC278A">
        <w:rPr>
          <w:szCs w:val="24"/>
        </w:rPr>
        <w:t xml:space="preserve"> </w:t>
      </w:r>
      <w:r w:rsidR="00AC278A" w:rsidRPr="00AC278A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</w:t>
      </w:r>
      <w:r w:rsidR="00AC278A" w:rsidRPr="00AC278A">
        <w:rPr>
          <w:rFonts w:cs="Arial"/>
          <w:color w:val="000000"/>
          <w:szCs w:val="24"/>
        </w:rPr>
        <w:t xml:space="preserve"> </w:t>
      </w:r>
      <w:r w:rsidR="00AC278A">
        <w:rPr>
          <w:rFonts w:cs="Arial"/>
          <w:color w:val="000000"/>
          <w:szCs w:val="24"/>
        </w:rPr>
        <w:t xml:space="preserve">the exchange of information </w:t>
      </w:r>
      <w:r w:rsidR="00CE7F15">
        <w:rPr>
          <w:rFonts w:cs="Arial"/>
          <w:color w:val="000000"/>
          <w:szCs w:val="24"/>
        </w:rPr>
        <w:t xml:space="preserve">with other health care providers involved in the individual’s care </w:t>
      </w:r>
      <w:r w:rsidR="00AC278A">
        <w:rPr>
          <w:rFonts w:cs="Arial"/>
          <w:color w:val="000000"/>
          <w:szCs w:val="24"/>
        </w:rPr>
        <w:t>to</w:t>
      </w:r>
      <w:r>
        <w:rPr>
          <w:rFonts w:cs="Arial"/>
          <w:color w:val="000000"/>
          <w:szCs w:val="24"/>
        </w:rPr>
        <w:t xml:space="preserve"> ensure:</w:t>
      </w:r>
    </w:p>
    <w:p w:rsidR="00570BA5" w:rsidRPr="00570BA5" w:rsidRDefault="006D783C" w:rsidP="00570BA5">
      <w:pPr>
        <w:pStyle w:val="ListParagraph"/>
        <w:numPr>
          <w:ilvl w:val="0"/>
          <w:numId w:val="1"/>
        </w:numPr>
        <w:ind w:left="1440" w:hanging="720"/>
        <w:rPr>
          <w:rFonts w:cs="Arial"/>
          <w:snapToGrid/>
          <w:color w:val="000000"/>
          <w:szCs w:val="24"/>
        </w:rPr>
      </w:pPr>
      <w:r>
        <w:rPr>
          <w:rFonts w:cs="Arial"/>
          <w:color w:val="000000"/>
          <w:szCs w:val="24"/>
        </w:rPr>
        <w:t>N</w:t>
      </w:r>
      <w:r w:rsidR="00570BA5" w:rsidRPr="00570BA5">
        <w:rPr>
          <w:rFonts w:cs="Arial"/>
          <w:color w:val="000000"/>
          <w:szCs w:val="24"/>
        </w:rPr>
        <w:t>eeds are met through the appropriate services</w:t>
      </w:r>
      <w:r>
        <w:rPr>
          <w:rFonts w:cs="Arial"/>
          <w:color w:val="000000"/>
          <w:szCs w:val="24"/>
        </w:rPr>
        <w:t>;</w:t>
      </w:r>
    </w:p>
    <w:p w:rsidR="00570BA5" w:rsidRPr="00570BA5" w:rsidRDefault="006D783C" w:rsidP="00570BA5">
      <w:pPr>
        <w:pStyle w:val="ListParagraph"/>
        <w:numPr>
          <w:ilvl w:val="0"/>
          <w:numId w:val="1"/>
        </w:numPr>
        <w:ind w:left="1440" w:hanging="720"/>
        <w:rPr>
          <w:rFonts w:cs="Arial"/>
          <w:snapToGrid/>
          <w:color w:val="000000"/>
          <w:szCs w:val="24"/>
        </w:rPr>
      </w:pPr>
      <w:r>
        <w:rPr>
          <w:rFonts w:cs="Arial"/>
          <w:color w:val="000000"/>
          <w:szCs w:val="24"/>
        </w:rPr>
        <w:t>S</w:t>
      </w:r>
      <w:r w:rsidR="00570BA5" w:rsidRPr="00570BA5">
        <w:rPr>
          <w:rFonts w:cs="Arial"/>
          <w:color w:val="000000"/>
          <w:szCs w:val="24"/>
        </w:rPr>
        <w:t>ervices are not duplicated by providers involved in providing care</w:t>
      </w:r>
      <w:r>
        <w:rPr>
          <w:rFonts w:cs="Arial"/>
          <w:color w:val="000000"/>
          <w:szCs w:val="24"/>
        </w:rPr>
        <w:t>; and</w:t>
      </w:r>
    </w:p>
    <w:p w:rsidR="00570BA5" w:rsidRDefault="006D783C" w:rsidP="00570BA5">
      <w:pPr>
        <w:pStyle w:val="ListParagraph"/>
        <w:numPr>
          <w:ilvl w:val="0"/>
          <w:numId w:val="1"/>
        </w:numPr>
        <w:ind w:left="1440" w:hanging="720"/>
        <w:rPr>
          <w:rFonts w:cs="Arial"/>
          <w:snapToGrid/>
          <w:color w:val="000000"/>
          <w:szCs w:val="24"/>
        </w:rPr>
      </w:pPr>
      <w:r>
        <w:rPr>
          <w:rFonts w:cs="Arial"/>
          <w:color w:val="000000"/>
          <w:szCs w:val="24"/>
        </w:rPr>
        <w:t>F</w:t>
      </w:r>
      <w:r w:rsidR="00570BA5" w:rsidRPr="00570BA5">
        <w:rPr>
          <w:rFonts w:cs="Arial"/>
          <w:snapToGrid/>
          <w:color w:val="000000"/>
          <w:szCs w:val="24"/>
        </w:rPr>
        <w:t>ollow-up and continuity of care</w:t>
      </w:r>
      <w:ins w:id="5" w:author="DANA GUTHRIE" w:date="2020-07-28T11:40:00Z">
        <w:r w:rsidR="002226F4">
          <w:rPr>
            <w:rFonts w:cs="Arial"/>
            <w:snapToGrid/>
            <w:color w:val="000000"/>
            <w:szCs w:val="24"/>
          </w:rPr>
          <w:t xml:space="preserve"> with other providers to whom the consumer is referred</w:t>
        </w:r>
      </w:ins>
      <w:ins w:id="6" w:author="DANA GUTHRIE" w:date="2020-07-28T11:45:00Z">
        <w:r w:rsidR="002226F4">
          <w:rPr>
            <w:rFonts w:cs="Arial"/>
            <w:snapToGrid/>
            <w:color w:val="000000"/>
            <w:szCs w:val="24"/>
          </w:rPr>
          <w:t>.</w:t>
        </w:r>
      </w:ins>
      <w:del w:id="7" w:author="DANA GUTHRIE" w:date="2020-07-28T11:40:00Z">
        <w:r w:rsidDel="002226F4">
          <w:rPr>
            <w:rFonts w:cs="Arial"/>
            <w:snapToGrid/>
            <w:color w:val="000000"/>
            <w:szCs w:val="24"/>
          </w:rPr>
          <w:delText>.</w:delText>
        </w:r>
      </w:del>
    </w:p>
    <w:p w:rsidR="006D783C" w:rsidRPr="006D783C" w:rsidRDefault="006D783C" w:rsidP="006D783C">
      <w:pPr>
        <w:rPr>
          <w:rFonts w:cs="Arial"/>
          <w:snapToGrid/>
          <w:color w:val="000000"/>
          <w:szCs w:val="24"/>
        </w:rPr>
      </w:pPr>
    </w:p>
    <w:p w:rsidR="0037176C" w:rsidRDefault="00DA21A1" w:rsidP="0055346B">
      <w:pPr>
        <w:spacing w:line="235" w:lineRule="auto"/>
      </w:pPr>
      <w:r>
        <w:t>I</w:t>
      </w:r>
      <w:r w:rsidR="00CE7F15">
        <w:t xml:space="preserve">n compliance with the Health Insurance Portability and Accountability Act of 1996 </w:t>
      </w:r>
      <w:r>
        <w:t>(HIPAA)</w:t>
      </w:r>
      <w:r w:rsidR="00551E61">
        <w:t>,</w:t>
      </w:r>
      <w:r>
        <w:t xml:space="preserve"> </w:t>
      </w:r>
      <w:r w:rsidR="00CE7F15">
        <w:t xml:space="preserve">other federal and state laws and third party payer expectations, HCI will </w:t>
      </w:r>
      <w:r w:rsidR="006D783C">
        <w:t xml:space="preserve">exchange </w:t>
      </w:r>
      <w:r w:rsidR="00CE7F15">
        <w:t>i</w:t>
      </w:r>
      <w:r w:rsidR="006D783C">
        <w:t xml:space="preserve">nformation </w:t>
      </w:r>
      <w:r>
        <w:t xml:space="preserve">and coordinate care with </w:t>
      </w:r>
      <w:r w:rsidR="001D5352">
        <w:t xml:space="preserve">co-treating </w:t>
      </w:r>
      <w:r w:rsidR="00CE7F15">
        <w:t>providers</w:t>
      </w:r>
      <w:r w:rsidR="006D783C">
        <w:t xml:space="preserve">.  </w:t>
      </w:r>
      <w:r w:rsidR="001D5352">
        <w:t>HCI also releases information to family members</w:t>
      </w:r>
      <w:r w:rsidR="001239AC">
        <w:t>, legal guardians</w:t>
      </w:r>
      <w:r w:rsidR="001D5352">
        <w:t xml:space="preserve"> and referral sources as authorized to coordinate care</w:t>
      </w:r>
      <w:r w:rsidR="00515BC8">
        <w:t xml:space="preserve"> and</w:t>
      </w:r>
      <w:r w:rsidR="001D5352">
        <w:t xml:space="preserve"> implement the treatment plan</w:t>
      </w:r>
      <w:r w:rsidR="00515BC8">
        <w:t xml:space="preserve">.  HCI encourages family members and other consumer </w:t>
      </w:r>
      <w:r w:rsidR="001D5352">
        <w:t>support system</w:t>
      </w:r>
      <w:r w:rsidR="00515BC8">
        <w:t xml:space="preserve">(s) to be involved in treatment in order to assure success </w:t>
      </w:r>
      <w:r w:rsidR="001D5352">
        <w:t>for the person served.</w:t>
      </w:r>
    </w:p>
    <w:p w:rsidR="00E57353" w:rsidRDefault="00E57353" w:rsidP="0055346B">
      <w:pPr>
        <w:spacing w:line="235" w:lineRule="auto"/>
      </w:pPr>
    </w:p>
    <w:p w:rsidR="005E7B64" w:rsidRDefault="00551E61" w:rsidP="0055346B">
      <w:pPr>
        <w:spacing w:line="235" w:lineRule="auto"/>
        <w:rPr>
          <w:ins w:id="8" w:author="DANA GUTHRIE" w:date="2020-07-28T11:47:00Z"/>
        </w:rPr>
      </w:pPr>
      <w:r>
        <w:t>C</w:t>
      </w:r>
      <w:r w:rsidR="005E7B64">
        <w:t xml:space="preserve">onsumers receiving services </w:t>
      </w:r>
      <w:r w:rsidR="000A3622">
        <w:t>from</w:t>
      </w:r>
      <w:r w:rsidR="005E7B64">
        <w:t xml:space="preserve"> HCI’s inpatient services are referred back to their </w:t>
      </w:r>
      <w:r w:rsidR="001239AC">
        <w:t xml:space="preserve">referring or </w:t>
      </w:r>
      <w:r w:rsidR="005E7B64">
        <w:t>preferred</w:t>
      </w:r>
      <w:r>
        <w:t xml:space="preserve"> outpatient</w:t>
      </w:r>
      <w:r w:rsidR="005E7B64">
        <w:t xml:space="preserve"> pro</w:t>
      </w:r>
      <w:r>
        <w:t>v</w:t>
      </w:r>
      <w:r w:rsidR="005E7B64">
        <w:t>ider</w:t>
      </w:r>
      <w:r>
        <w:t>.  Coordination of care occurs prior to the</w:t>
      </w:r>
      <w:ins w:id="9" w:author="DANA GUTHRIE" w:date="2020-07-29T11:04:00Z">
        <w:r w:rsidR="00406D51">
          <w:t xml:space="preserve"> consumers </w:t>
        </w:r>
      </w:ins>
      <w:del w:id="10" w:author="DANA GUTHRIE" w:date="2020-07-29T11:04:00Z">
        <w:r w:rsidDel="00406D51">
          <w:delText>ir</w:delText>
        </w:r>
      </w:del>
      <w:r>
        <w:t xml:space="preserve"> discharg</w:t>
      </w:r>
      <w:r w:rsidR="000F538D">
        <w:t xml:space="preserve">e from inpatient services. </w:t>
      </w:r>
      <w:r>
        <w:t xml:space="preserve">HCI </w:t>
      </w:r>
      <w:r w:rsidR="000F538D">
        <w:t xml:space="preserve">may </w:t>
      </w:r>
      <w:r>
        <w:t>arrange for and/or facilitate inpatient services placement with another provider</w:t>
      </w:r>
      <w:r w:rsidR="000F538D">
        <w:t xml:space="preserve"> for registered HCI outpatient</w:t>
      </w:r>
      <w:r w:rsidR="001239AC">
        <w:t xml:space="preserve"> consumer</w:t>
      </w:r>
      <w:r w:rsidR="000F538D">
        <w:t>s.</w:t>
      </w:r>
      <w:r>
        <w:t xml:space="preserve"> </w:t>
      </w:r>
      <w:r w:rsidR="000F538D">
        <w:t xml:space="preserve"> In such cases, </w:t>
      </w:r>
      <w:r>
        <w:t xml:space="preserve">HCI will coordinate with the inpatient service provider to </w:t>
      </w:r>
      <w:r w:rsidR="000F538D">
        <w:t>facilitate</w:t>
      </w:r>
      <w:r>
        <w:t xml:space="preserve"> the</w:t>
      </w:r>
      <w:r w:rsidR="000F538D">
        <w:t xml:space="preserve"> individual’s</w:t>
      </w:r>
      <w:r>
        <w:t xml:space="preserve"> return to HCI outpatient services. </w:t>
      </w:r>
    </w:p>
    <w:p w:rsidR="002226F4" w:rsidRDefault="002226F4" w:rsidP="0055346B">
      <w:pPr>
        <w:spacing w:line="235" w:lineRule="auto"/>
        <w:rPr>
          <w:ins w:id="11" w:author="DANA GUTHRIE" w:date="2020-07-28T11:47:00Z"/>
        </w:rPr>
      </w:pPr>
    </w:p>
    <w:p w:rsidR="002226F4" w:rsidRDefault="00F93BDD" w:rsidP="0055346B">
      <w:pPr>
        <w:spacing w:line="235" w:lineRule="auto"/>
        <w:rPr>
          <w:ins w:id="12" w:author="DANA GUTHRIE" w:date="2020-07-30T14:14:00Z"/>
        </w:rPr>
      </w:pPr>
      <w:ins w:id="13" w:author="DANA GUTHRIE" w:date="2020-07-28T11:52:00Z">
        <w:r>
          <w:t>Additionally, for certain Program</w:t>
        </w:r>
      </w:ins>
      <w:ins w:id="14" w:author="DANA GUTHRIE" w:date="2020-07-29T11:02:00Z">
        <w:r w:rsidR="00BE5A9A">
          <w:t>/</w:t>
        </w:r>
      </w:ins>
      <w:ins w:id="15" w:author="DANA GUTHRIE" w:date="2020-07-29T11:05:00Z">
        <w:r w:rsidR="00406D51">
          <w:t>services</w:t>
        </w:r>
      </w:ins>
      <w:ins w:id="16" w:author="DANA GUTHRIE" w:date="2020-07-28T11:52:00Z">
        <w:r>
          <w:t xml:space="preserve"> (should we name the programs?) </w:t>
        </w:r>
      </w:ins>
      <w:ins w:id="17" w:author="DANA GUTHRIE" w:date="2020-07-28T11:48:00Z">
        <w:r w:rsidR="002226F4">
          <w:t xml:space="preserve"> HCI will maintain </w:t>
        </w:r>
        <w:r>
          <w:t xml:space="preserve">protocols for tracking </w:t>
        </w:r>
      </w:ins>
      <w:ins w:id="18" w:author="DANA GUTHRIE" w:date="2020-07-28T11:49:00Z">
        <w:r>
          <w:t xml:space="preserve">consumers who are admitted to </w:t>
        </w:r>
      </w:ins>
      <w:ins w:id="19" w:author="DANA GUTHRIE" w:date="2020-07-28T11:48:00Z">
        <w:r>
          <w:t xml:space="preserve">and discharged </w:t>
        </w:r>
      </w:ins>
      <w:ins w:id="20" w:author="DANA GUTHRIE" w:date="2020-07-29T11:04:00Z">
        <w:r w:rsidR="00406D51">
          <w:t>from non</w:t>
        </w:r>
      </w:ins>
      <w:ins w:id="21" w:author="DANA GUTHRIE" w:date="2020-07-28T11:51:00Z">
        <w:r>
          <w:t xml:space="preserve">-HCI </w:t>
        </w:r>
      </w:ins>
      <w:ins w:id="22" w:author="DANA GUTHRIE" w:date="2020-07-28T11:53:00Z">
        <w:r>
          <w:t>treatment</w:t>
        </w:r>
      </w:ins>
      <w:ins w:id="23" w:author="DANA GUTHRIE" w:date="2020-07-28T11:52:00Z">
        <w:r>
          <w:t xml:space="preserve"> </w:t>
        </w:r>
      </w:ins>
      <w:ins w:id="24" w:author="DANA GUTHRIE" w:date="2020-07-28T11:53:00Z">
        <w:r>
          <w:t>facilities including, acute care hospitals, other psychiatric hospitals, urgent care settings,</w:t>
        </w:r>
      </w:ins>
      <w:ins w:id="25" w:author="DANA GUTHRIE" w:date="2020-07-28T11:54:00Z">
        <w:r>
          <w:t xml:space="preserve"> </w:t>
        </w:r>
      </w:ins>
      <w:ins w:id="26" w:author="DANA GUTHRIE" w:date="2020-07-28T11:53:00Z">
        <w:r>
          <w:t>residential settings</w:t>
        </w:r>
      </w:ins>
      <w:ins w:id="27" w:author="DANA GUTHRIE" w:date="2020-07-28T11:54:00Z">
        <w:r>
          <w:t xml:space="preserve">, opioid treatment </w:t>
        </w:r>
      </w:ins>
      <w:ins w:id="28" w:author="DANA GUTHRIE" w:date="2020-07-30T14:11:00Z">
        <w:r w:rsidR="004A365B">
          <w:t>programs</w:t>
        </w:r>
      </w:ins>
      <w:ins w:id="29" w:author="DANA GUTHRIE" w:date="2020-07-28T11:54:00Z">
        <w:r>
          <w:t xml:space="preserve"> or other </w:t>
        </w:r>
      </w:ins>
      <w:ins w:id="30" w:author="DANA GUTHRIE" w:date="2020-07-28T11:55:00Z">
        <w:r>
          <w:t>specialty</w:t>
        </w:r>
      </w:ins>
      <w:ins w:id="31" w:author="DANA GUTHRIE" w:date="2020-07-28T11:54:00Z">
        <w:r>
          <w:t xml:space="preserve"> substance use </w:t>
        </w:r>
        <w:r w:rsidR="004A365B">
          <w:t xml:space="preserve">disorder treatment facilities, </w:t>
        </w:r>
        <w:r>
          <w:t xml:space="preserve"> </w:t>
        </w:r>
      </w:ins>
    </w:p>
    <w:p w:rsidR="004A365B" w:rsidRDefault="004A365B" w:rsidP="0055346B">
      <w:pPr>
        <w:spacing w:line="235" w:lineRule="auto"/>
        <w:rPr>
          <w:ins w:id="32" w:author="DANA GUTHRIE" w:date="2020-07-30T14:14:00Z"/>
        </w:rPr>
      </w:pPr>
    </w:p>
    <w:p w:rsidR="004A365B" w:rsidRDefault="004A365B" w:rsidP="0055346B">
      <w:pPr>
        <w:spacing w:line="235" w:lineRule="auto"/>
        <w:rPr>
          <w:ins w:id="33" w:author="DANA GUTHRIE" w:date="2020-07-30T14:14:00Z"/>
        </w:rPr>
      </w:pPr>
    </w:p>
    <w:p w:rsidR="00F93BDD" w:rsidRDefault="004A365B" w:rsidP="0055346B">
      <w:pPr>
        <w:spacing w:line="235" w:lineRule="auto"/>
        <w:rPr>
          <w:ins w:id="34" w:author="DANA GUTHRIE" w:date="2020-07-30T14:22:00Z"/>
        </w:rPr>
      </w:pPr>
      <w:ins w:id="35" w:author="DANA GUTHRIE" w:date="2020-07-30T14:14:00Z">
        <w:r>
          <w:t xml:space="preserve">In the (do we need to say CCBHC and/or Grace Clinic) programs, </w:t>
        </w:r>
      </w:ins>
      <w:ins w:id="36" w:author="DANA GUTHRIE" w:date="2020-07-30T14:15:00Z">
        <w:r>
          <w:t xml:space="preserve">HCI </w:t>
        </w:r>
      </w:ins>
      <w:ins w:id="37" w:author="DANA GUTHRIE" w:date="2020-07-30T14:16:00Z">
        <w:r>
          <w:t xml:space="preserve">will </w:t>
        </w:r>
      </w:ins>
      <w:ins w:id="38" w:author="DANA GUTHRIE" w:date="2020-07-30T14:15:00Z">
        <w:r>
          <w:t xml:space="preserve">maintain protocols </w:t>
        </w:r>
      </w:ins>
      <w:ins w:id="39" w:author="DANA GUTHRIE" w:date="2020-07-30T14:16:00Z">
        <w:r>
          <w:t xml:space="preserve">to coordinate the transition of consumers from emergency rooms and from the types of </w:t>
        </w:r>
        <w:r>
          <w:lastRenderedPageBreak/>
          <w:t xml:space="preserve">facilities listed above </w:t>
        </w:r>
      </w:ins>
      <w:ins w:id="40" w:author="DANA GUTHRIE" w:date="2020-07-30T14:15:00Z">
        <w:r>
          <w:t xml:space="preserve">and provide </w:t>
        </w:r>
      </w:ins>
      <w:ins w:id="41" w:author="DANA GUTHRIE" w:date="2020-07-30T14:17:00Z">
        <w:r>
          <w:t xml:space="preserve">transition services to a safe community setting if required, and ensure that the </w:t>
        </w:r>
      </w:ins>
      <w:ins w:id="42" w:author="DANA GUTHRIE" w:date="2020-07-30T14:18:00Z">
        <w:r>
          <w:t>transfer</w:t>
        </w:r>
      </w:ins>
      <w:ins w:id="43" w:author="DANA GUTHRIE" w:date="2020-07-30T14:17:00Z">
        <w:r>
          <w:t xml:space="preserve"> </w:t>
        </w:r>
      </w:ins>
      <w:ins w:id="44" w:author="DANA GUTHRIE" w:date="2020-07-30T14:18:00Z">
        <w:r>
          <w:t xml:space="preserve">of medical records, prescriptions and related information is obtained. Where </w:t>
        </w:r>
      </w:ins>
      <w:ins w:id="45" w:author="DANA GUTHRIE" w:date="2020-07-30T14:19:00Z">
        <w:r>
          <w:t>appropriate</w:t>
        </w:r>
      </w:ins>
      <w:ins w:id="46" w:author="DANA GUTHRIE" w:date="2020-07-30T14:18:00Z">
        <w:r>
          <w:t>,</w:t>
        </w:r>
      </w:ins>
      <w:ins w:id="47" w:author="DANA GUTHRIE" w:date="2020-07-30T14:19:00Z">
        <w:r>
          <w:t xml:space="preserve"> transition and </w:t>
        </w:r>
        <w:r w:rsidR="003E07B6">
          <w:t xml:space="preserve">follow-up activities </w:t>
        </w:r>
      </w:ins>
      <w:ins w:id="48" w:author="DANA GUTHRIE" w:date="2020-07-30T14:20:00Z">
        <w:r w:rsidR="003E07B6">
          <w:t>could</w:t>
        </w:r>
      </w:ins>
      <w:ins w:id="49" w:author="DANA GUTHRIE" w:date="2020-07-30T14:19:00Z">
        <w:r w:rsidR="003E07B6">
          <w:t xml:space="preserve"> </w:t>
        </w:r>
      </w:ins>
      <w:ins w:id="50" w:author="DANA GUTHRIE" w:date="2020-07-30T14:20:00Z">
        <w:r w:rsidR="003E07B6">
          <w:t>include a Safety plan and peer services for those consumers a</w:t>
        </w:r>
      </w:ins>
      <w:ins w:id="51" w:author="DANA GUTHRIE" w:date="2020-07-30T14:21:00Z">
        <w:r w:rsidR="003E07B6">
          <w:t xml:space="preserve">waiting placement to a program or until their next scheduled HCI appointment.  </w:t>
        </w:r>
      </w:ins>
    </w:p>
    <w:p w:rsidR="003E07B6" w:rsidRDefault="003E07B6" w:rsidP="0055346B">
      <w:pPr>
        <w:spacing w:line="235" w:lineRule="auto"/>
        <w:rPr>
          <w:ins w:id="52" w:author="DANA GUTHRIE" w:date="2020-07-30T14:22:00Z"/>
        </w:rPr>
      </w:pPr>
    </w:p>
    <w:p w:rsidR="003E07B6" w:rsidRDefault="003E07B6" w:rsidP="0055346B">
      <w:pPr>
        <w:spacing w:line="235" w:lineRule="auto"/>
        <w:rPr>
          <w:ins w:id="53" w:author="DANA GUTHRIE" w:date="2020-07-28T11:46:00Z"/>
        </w:rPr>
      </w:pPr>
      <w:ins w:id="54" w:author="DANA GUTHRIE" w:date="2020-07-30T14:22:00Z">
        <w:r>
          <w:t xml:space="preserve">When HCI consumers in  (Grace and or CCBHC?) programs are referred to other medical providers/specialist, </w:t>
        </w:r>
      </w:ins>
      <w:ins w:id="55" w:author="DANA GUTHRIE" w:date="2020-07-30T14:23:00Z">
        <w:r>
          <w:t xml:space="preserve">care managers will facilitate the </w:t>
        </w:r>
      </w:ins>
      <w:ins w:id="56" w:author="DANA GUTHRIE" w:date="2020-07-30T14:24:00Z">
        <w:r>
          <w:t>consumer</w:t>
        </w:r>
      </w:ins>
      <w:ins w:id="57" w:author="DANA GUTHRIE" w:date="2020-07-30T14:23:00Z">
        <w:r>
          <w:t xml:space="preserve">s ability to attend the appointment, and </w:t>
        </w:r>
      </w:ins>
      <w:ins w:id="58" w:author="DANA GUTHRIE" w:date="2020-07-30T14:25:00Z">
        <w:r>
          <w:t>follow</w:t>
        </w:r>
      </w:ins>
      <w:ins w:id="59" w:author="DANA GUTHRIE" w:date="2020-07-30T14:23:00Z">
        <w:r>
          <w:t xml:space="preserve"> </w:t>
        </w:r>
      </w:ins>
      <w:ins w:id="60" w:author="DANA GUTHRIE" w:date="2020-07-30T14:25:00Z">
        <w:r>
          <w:t xml:space="preserve">up with the provider and consumer to ensure the appointment occurred.  The </w:t>
        </w:r>
      </w:ins>
      <w:ins w:id="61" w:author="DANA GUTHRIE" w:date="2020-07-30T14:26:00Z">
        <w:r>
          <w:t xml:space="preserve">outcome and information  form the appointment will be communicated  to the treatment team.  </w:t>
        </w:r>
      </w:ins>
    </w:p>
    <w:p w:rsidR="002226F4" w:rsidRDefault="002226F4" w:rsidP="0055346B">
      <w:pPr>
        <w:spacing w:line="235" w:lineRule="auto"/>
        <w:rPr>
          <w:ins w:id="62" w:author="DANA GUTHRIE" w:date="2020-07-28T11:46:00Z"/>
        </w:rPr>
      </w:pPr>
    </w:p>
    <w:p w:rsidR="002226F4" w:rsidDel="002226F4" w:rsidRDefault="002226F4" w:rsidP="0055346B">
      <w:pPr>
        <w:spacing w:line="235" w:lineRule="auto"/>
        <w:rPr>
          <w:del w:id="63" w:author="DANA GUTHRIE" w:date="2020-07-28T11:47:00Z"/>
        </w:rPr>
      </w:pPr>
    </w:p>
    <w:p w:rsidR="00E57353" w:rsidDel="002226F4" w:rsidRDefault="00E57353" w:rsidP="0055346B">
      <w:pPr>
        <w:spacing w:line="235" w:lineRule="auto"/>
        <w:rPr>
          <w:del w:id="64" w:author="DANA GUTHRIE" w:date="2020-07-28T11:47:00Z"/>
        </w:rPr>
      </w:pPr>
    </w:p>
    <w:p w:rsidR="00C65DA6" w:rsidRDefault="002226F4" w:rsidP="00AA1595">
      <w:pPr>
        <w:spacing w:line="235" w:lineRule="auto"/>
      </w:pPr>
      <w:ins w:id="65" w:author="DANA GUTHRIE" w:date="2020-07-28T11:47:00Z">
        <w:r>
          <w:t>At</w:t>
        </w:r>
      </w:ins>
      <w:del w:id="66" w:author="DANA GUTHRIE" w:date="2020-07-28T11:47:00Z">
        <w:r w:rsidR="000F49EB" w:rsidDel="002226F4">
          <w:delText>At</w:delText>
        </w:r>
      </w:del>
      <w:r w:rsidR="000F49EB">
        <w:t xml:space="preserve"> present </w:t>
      </w:r>
      <w:r w:rsidR="000F538D">
        <w:t>H</w:t>
      </w:r>
      <w:r w:rsidR="00C65DA6">
        <w:t>CI screens individuals being considered for admission to a state operated facility</w:t>
      </w:r>
      <w:r w:rsidR="00AA1595">
        <w:t xml:space="preserve"> and </w:t>
      </w:r>
      <w:r w:rsidR="000F538D">
        <w:t xml:space="preserve">serves as the local gatekeeper for admissions to </w:t>
      </w:r>
      <w:r w:rsidR="00AA1595">
        <w:t>s</w:t>
      </w:r>
      <w:r w:rsidR="000F538D">
        <w:t xml:space="preserve">tate </w:t>
      </w:r>
      <w:r w:rsidR="00AA1595">
        <w:t>o</w:t>
      </w:r>
      <w:r w:rsidR="000F538D">
        <w:t xml:space="preserve">perated </w:t>
      </w:r>
      <w:r w:rsidR="00AA1595">
        <w:t>f</w:t>
      </w:r>
      <w:r w:rsidR="000F538D">
        <w:t>acilities</w:t>
      </w:r>
      <w:r w:rsidR="00CF1619">
        <w:t xml:space="preserve">.  </w:t>
      </w:r>
      <w:r w:rsidR="00AA1595">
        <w:t xml:space="preserve"> The evaluation findings may be shared with the presiding court and state operated facilities considered for placement.  </w:t>
      </w:r>
      <w:r w:rsidR="003F41B4">
        <w:t>State operated facility</w:t>
      </w:r>
      <w:r w:rsidR="00AA1595">
        <w:t xml:space="preserve"> </w:t>
      </w:r>
      <w:r w:rsidR="00CF1619">
        <w:t>adm</w:t>
      </w:r>
      <w:r w:rsidR="00AA1595">
        <w:t xml:space="preserve">issions and discharges </w:t>
      </w:r>
      <w:r w:rsidR="003F41B4">
        <w:t xml:space="preserve">are coordinated by the HCI liaison </w:t>
      </w:r>
      <w:r w:rsidR="00CF1619">
        <w:t xml:space="preserve">to </w:t>
      </w:r>
      <w:r w:rsidR="00F65380">
        <w:t>e</w:t>
      </w:r>
      <w:r w:rsidR="00CF1619">
        <w:t xml:space="preserve">nsure continuity of care.  </w:t>
      </w:r>
    </w:p>
    <w:p w:rsidR="00B44809" w:rsidRDefault="00B44809" w:rsidP="00AA1595">
      <w:pPr>
        <w:spacing w:line="235" w:lineRule="auto"/>
      </w:pPr>
    </w:p>
    <w:p w:rsidR="004A0BD2" w:rsidRDefault="003F41B4" w:rsidP="003F41B4">
      <w:pPr>
        <w:spacing w:line="228" w:lineRule="auto"/>
      </w:pPr>
      <w:r>
        <w:t xml:space="preserve">When coordination of care with co-providers cannot be arranged because the client refuses to release or exchange pertinent information that could impact the efficacy and safety of treatment, or the client is obtaining treatment from a non-HCI provider, i.e., medication, contrary to the recommendation of his/her </w:t>
      </w:r>
      <w:ins w:id="67" w:author="ROBB JOHNSON" w:date="2020-06-04T14:50:00Z">
        <w:r w:rsidR="00891395">
          <w:t xml:space="preserve">physician </w:t>
        </w:r>
      </w:ins>
      <w:del w:id="68" w:author="ROBB JOHNSON" w:date="2020-06-04T14:50:00Z">
        <w:r w:rsidDel="00891395">
          <w:delText xml:space="preserve">psychiatrist </w:delText>
        </w:r>
      </w:del>
      <w:r>
        <w:t xml:space="preserve">or advanced practice nurse, HCI may </w:t>
      </w:r>
    </w:p>
    <w:p w:rsidR="004A0BD2" w:rsidDel="004A365B" w:rsidRDefault="004A0BD2" w:rsidP="003F41B4">
      <w:pPr>
        <w:spacing w:line="228" w:lineRule="auto"/>
        <w:rPr>
          <w:del w:id="69" w:author="DANA GUTHRIE" w:date="2020-07-30T14:12:00Z"/>
        </w:rPr>
      </w:pPr>
      <w:del w:id="70" w:author="DANA GUTHRIE" w:date="2020-07-30T14:12:00Z">
        <w:r w:rsidDel="004A365B">
          <w:delText>Policy No.:  OP.12.01.00.00</w:delText>
        </w:r>
        <w:r w:rsidDel="004A365B">
          <w:tab/>
        </w:r>
        <w:r w:rsidDel="004A365B">
          <w:tab/>
        </w:r>
        <w:r w:rsidDel="004A365B">
          <w:tab/>
        </w:r>
        <w:r w:rsidDel="004A365B">
          <w:tab/>
        </w:r>
        <w:r w:rsidDel="004A365B">
          <w:tab/>
        </w:r>
        <w:r w:rsidDel="004A365B">
          <w:tab/>
        </w:r>
        <w:r w:rsidDel="004A365B">
          <w:tab/>
          <w:delText>Page 2 of 2</w:delText>
        </w:r>
      </w:del>
    </w:p>
    <w:p w:rsidR="004A0BD2" w:rsidRDefault="004A0BD2" w:rsidP="003F41B4">
      <w:pPr>
        <w:spacing w:line="228" w:lineRule="auto"/>
      </w:pPr>
    </w:p>
    <w:p w:rsidR="003F41B4" w:rsidRDefault="003F41B4" w:rsidP="003F41B4">
      <w:pPr>
        <w:spacing w:line="228" w:lineRule="auto"/>
      </w:pPr>
      <w:r>
        <w:t>choose to discontinue services and refer the person to their co-treating provider for continued care.</w:t>
      </w:r>
    </w:p>
    <w:p w:rsidR="003F41B4" w:rsidRDefault="003F41B4" w:rsidP="003F41B4">
      <w:pPr>
        <w:spacing w:line="228" w:lineRule="auto"/>
        <w:rPr>
          <w:ins w:id="71" w:author="LORNA BRETT" w:date="2020-06-10T09:31:00Z"/>
        </w:rPr>
      </w:pPr>
    </w:p>
    <w:p w:rsidR="00ED1703" w:rsidRDefault="00ED1703" w:rsidP="003F41B4">
      <w:pPr>
        <w:spacing w:line="228" w:lineRule="auto"/>
      </w:pPr>
      <w:ins w:id="72" w:author="LORNA BRETT" w:date="2020-06-10T09:31:00Z">
        <w:r>
          <w:t>Add joint commission reference</w:t>
        </w:r>
      </w:ins>
    </w:p>
    <w:p w:rsidR="00B44809" w:rsidRDefault="00B44809" w:rsidP="00AA1595">
      <w:pPr>
        <w:spacing w:line="235" w:lineRule="auto"/>
      </w:pPr>
    </w:p>
    <w:sectPr w:rsidR="00B44809" w:rsidSect="00C55DFB">
      <w:headerReference w:type="first" r:id="rId8"/>
      <w:pgSz w:w="12240" w:h="15840"/>
      <w:pgMar w:top="720" w:right="1296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65B" w:rsidRDefault="004A365B" w:rsidP="0037176C">
      <w:r>
        <w:separator/>
      </w:r>
    </w:p>
  </w:endnote>
  <w:endnote w:type="continuationSeparator" w:id="0">
    <w:p w:rsidR="004A365B" w:rsidRDefault="004A365B" w:rsidP="0037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65B" w:rsidRDefault="004A365B" w:rsidP="0037176C">
      <w:r>
        <w:separator/>
      </w:r>
    </w:p>
  </w:footnote>
  <w:footnote w:type="continuationSeparator" w:id="0">
    <w:p w:rsidR="004A365B" w:rsidRDefault="004A365B" w:rsidP="0037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65B" w:rsidRPr="0037176C" w:rsidRDefault="004A365B">
    <w:pPr>
      <w:pStyle w:val="Header"/>
      <w:rPr>
        <w:color w:val="FF0000"/>
      </w:rPr>
    </w:pPr>
    <w:r>
      <w:rPr>
        <w:color w:val="FF0000"/>
      </w:rPr>
      <w:t>3-9-10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4761"/>
    <w:multiLevelType w:val="hybridMultilevel"/>
    <w:tmpl w:val="075A44F6"/>
    <w:lvl w:ilvl="0" w:tplc="E47628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ORNA BRETT">
    <w15:presenceInfo w15:providerId="AD" w15:userId="S-1-5-21-363161285-1635521875-1905203885-1486"/>
  </w15:person>
  <w15:person w15:author="DANA GUTHRIE">
    <w15:presenceInfo w15:providerId="AD" w15:userId="S-1-5-21-363161285-1635521875-1905203885-1144"/>
  </w15:person>
  <w15:person w15:author="ROBB JOHNSON">
    <w15:presenceInfo w15:providerId="AD" w15:userId="S::RJOHNSON@hamiltoncenter.org::3d62c1a9-ed1c-4106-a145-1dda8581e9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6C"/>
    <w:rsid w:val="00005008"/>
    <w:rsid w:val="00016299"/>
    <w:rsid w:val="00036762"/>
    <w:rsid w:val="00054986"/>
    <w:rsid w:val="00073C87"/>
    <w:rsid w:val="00083A91"/>
    <w:rsid w:val="000A3622"/>
    <w:rsid w:val="000F49EB"/>
    <w:rsid w:val="000F538D"/>
    <w:rsid w:val="00107150"/>
    <w:rsid w:val="00111F63"/>
    <w:rsid w:val="001239AC"/>
    <w:rsid w:val="00125341"/>
    <w:rsid w:val="00191B83"/>
    <w:rsid w:val="001D39AA"/>
    <w:rsid w:val="001D5352"/>
    <w:rsid w:val="002226F4"/>
    <w:rsid w:val="0023735C"/>
    <w:rsid w:val="00251009"/>
    <w:rsid w:val="00291839"/>
    <w:rsid w:val="002A551B"/>
    <w:rsid w:val="002C113D"/>
    <w:rsid w:val="002C7E64"/>
    <w:rsid w:val="002D75FE"/>
    <w:rsid w:val="0037176C"/>
    <w:rsid w:val="003C178A"/>
    <w:rsid w:val="003E07B6"/>
    <w:rsid w:val="003E44B8"/>
    <w:rsid w:val="003F0273"/>
    <w:rsid w:val="003F3F92"/>
    <w:rsid w:val="003F41B4"/>
    <w:rsid w:val="00406D51"/>
    <w:rsid w:val="004A0BD2"/>
    <w:rsid w:val="004A365B"/>
    <w:rsid w:val="00515BC8"/>
    <w:rsid w:val="0052465A"/>
    <w:rsid w:val="005516BB"/>
    <w:rsid w:val="00551E61"/>
    <w:rsid w:val="005530EA"/>
    <w:rsid w:val="0055346B"/>
    <w:rsid w:val="00570BA5"/>
    <w:rsid w:val="005768F0"/>
    <w:rsid w:val="00582E39"/>
    <w:rsid w:val="00591423"/>
    <w:rsid w:val="005B30DF"/>
    <w:rsid w:val="005C3F22"/>
    <w:rsid w:val="005E7B64"/>
    <w:rsid w:val="005F37C3"/>
    <w:rsid w:val="005F4F9B"/>
    <w:rsid w:val="00640551"/>
    <w:rsid w:val="0065213A"/>
    <w:rsid w:val="00664156"/>
    <w:rsid w:val="00672E12"/>
    <w:rsid w:val="006810EB"/>
    <w:rsid w:val="0069171B"/>
    <w:rsid w:val="0069427E"/>
    <w:rsid w:val="00696B2D"/>
    <w:rsid w:val="006C6E5E"/>
    <w:rsid w:val="006D783C"/>
    <w:rsid w:val="006E2B0D"/>
    <w:rsid w:val="006E56D5"/>
    <w:rsid w:val="006F703E"/>
    <w:rsid w:val="006F7E2F"/>
    <w:rsid w:val="00706F0A"/>
    <w:rsid w:val="00791C5E"/>
    <w:rsid w:val="007F56DE"/>
    <w:rsid w:val="00806055"/>
    <w:rsid w:val="0086561D"/>
    <w:rsid w:val="00891395"/>
    <w:rsid w:val="00895520"/>
    <w:rsid w:val="00897A0D"/>
    <w:rsid w:val="00923792"/>
    <w:rsid w:val="0095523C"/>
    <w:rsid w:val="009565C7"/>
    <w:rsid w:val="009625F7"/>
    <w:rsid w:val="009A6E00"/>
    <w:rsid w:val="009B5F00"/>
    <w:rsid w:val="009D0211"/>
    <w:rsid w:val="009D1AA1"/>
    <w:rsid w:val="009D4A05"/>
    <w:rsid w:val="00A027DD"/>
    <w:rsid w:val="00A15E3B"/>
    <w:rsid w:val="00A31E50"/>
    <w:rsid w:val="00A567FA"/>
    <w:rsid w:val="00AA1595"/>
    <w:rsid w:val="00AA7BE8"/>
    <w:rsid w:val="00AB44B3"/>
    <w:rsid w:val="00AC278A"/>
    <w:rsid w:val="00AD1894"/>
    <w:rsid w:val="00AE2712"/>
    <w:rsid w:val="00B44809"/>
    <w:rsid w:val="00B94269"/>
    <w:rsid w:val="00B96FF8"/>
    <w:rsid w:val="00BB10FF"/>
    <w:rsid w:val="00BB1B4C"/>
    <w:rsid w:val="00BC49F2"/>
    <w:rsid w:val="00BE3C9D"/>
    <w:rsid w:val="00BE5A9A"/>
    <w:rsid w:val="00C40C68"/>
    <w:rsid w:val="00C55DFB"/>
    <w:rsid w:val="00C65DA6"/>
    <w:rsid w:val="00C91AA8"/>
    <w:rsid w:val="00CE7F15"/>
    <w:rsid w:val="00CF1619"/>
    <w:rsid w:val="00CF72B7"/>
    <w:rsid w:val="00CF73AF"/>
    <w:rsid w:val="00D23D46"/>
    <w:rsid w:val="00D438F6"/>
    <w:rsid w:val="00D63FFE"/>
    <w:rsid w:val="00DA21A1"/>
    <w:rsid w:val="00DB3B50"/>
    <w:rsid w:val="00DB70B0"/>
    <w:rsid w:val="00DE215E"/>
    <w:rsid w:val="00DE30EB"/>
    <w:rsid w:val="00E11F36"/>
    <w:rsid w:val="00E57353"/>
    <w:rsid w:val="00E57542"/>
    <w:rsid w:val="00E63E2C"/>
    <w:rsid w:val="00EC48F5"/>
    <w:rsid w:val="00ED1703"/>
    <w:rsid w:val="00EF3C28"/>
    <w:rsid w:val="00F26E2C"/>
    <w:rsid w:val="00F579B1"/>
    <w:rsid w:val="00F649EC"/>
    <w:rsid w:val="00F65380"/>
    <w:rsid w:val="00F72BC1"/>
    <w:rsid w:val="00F7546D"/>
    <w:rsid w:val="00F93BDD"/>
    <w:rsid w:val="00FB3BCB"/>
    <w:rsid w:val="00FF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6601B48A-52D7-4294-9727-85E7B910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76C"/>
    <w:pPr>
      <w:widowControl w:val="0"/>
      <w:ind w:left="0" w:firstLine="0"/>
    </w:pPr>
    <w:rPr>
      <w:rFonts w:eastAsia="Times New Roman" w:cs="Times New Roman"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176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7176C"/>
    <w:rPr>
      <w:rFonts w:eastAsia="Times New Roman" w:cs="Times New Roman"/>
      <w:snapToGrid w:val="0"/>
    </w:rPr>
  </w:style>
  <w:style w:type="character" w:styleId="PageNumber">
    <w:name w:val="page number"/>
    <w:basedOn w:val="DefaultParagraphFont"/>
    <w:rsid w:val="0037176C"/>
  </w:style>
  <w:style w:type="paragraph" w:styleId="Footer">
    <w:name w:val="footer"/>
    <w:basedOn w:val="Normal"/>
    <w:link w:val="FooterChar"/>
    <w:uiPriority w:val="99"/>
    <w:unhideWhenUsed/>
    <w:rsid w:val="003717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76C"/>
    <w:rPr>
      <w:rFonts w:eastAsia="Times New Roman" w:cs="Times New Roman"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83C"/>
    <w:rPr>
      <w:rFonts w:ascii="Tahoma" w:eastAsia="Times New Roman" w:hAnsi="Tahoma" w:cs="Tahoma"/>
      <w:snapToGrid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6D7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752">
      <w:bodyDiv w:val="1"/>
      <w:marLeft w:val="105"/>
      <w:marRight w:val="10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5347">
          <w:marLeft w:val="28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05143B51-244D-4C8D-8980-E2C33AA43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6D6D2-213E-43FF-942A-7D2A3DA63E92}"/>
</file>

<file path=customXml/itemProps3.xml><?xml version="1.0" encoding="utf-8"?>
<ds:datastoreItem xmlns:ds="http://schemas.openxmlformats.org/officeDocument/2006/customXml" ds:itemID="{ECA89B76-8EFF-457A-B3B6-2A8346D29A62}"/>
</file>

<file path=customXml/itemProps4.xml><?xml version="1.0" encoding="utf-8"?>
<ds:datastoreItem xmlns:ds="http://schemas.openxmlformats.org/officeDocument/2006/customXml" ds:itemID="{BB0B024E-1D15-48A8-B0AA-03E7E2837F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Center, Inc.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ART FULLER</cp:lastModifiedBy>
  <cp:revision>2</cp:revision>
  <dcterms:created xsi:type="dcterms:W3CDTF">2020-08-25T20:22:00Z</dcterms:created>
  <dcterms:modified xsi:type="dcterms:W3CDTF">2020-08-25T20:22:00Z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187600</vt:r8>
  </property>
</Properties>
</file>